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 w:hint="eastAsia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 w:hint="eastAsia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 w:hint="eastAsia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rFonts w:hint="eastAsia"/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rFonts w:hint="eastAsia"/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rFonts w:hint="eastAsia"/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rFonts w:hint="eastAsia"/>
          <w:color w:val="000000"/>
          <w:sz w:val="24"/>
          <w:lang w:eastAsia="zh-CN"/>
        </w:rPr>
      </w:pPr>
      <w:smartTag w:uri="schemas-MSNCTYST-com/MSNCTYST" w:element="MSNCTYST">
        <w:smartTagPr>
          <w:attr w:name="Address" w:val="横浜市"/>
          <w:attr w:name="AddressList" w:val="14:神奈川県横浜市;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del w:id="1" w:author="高橋 節也" w:date="2021-05-05T14:17:00Z">
        <w:r w:rsidRPr="007C144E" w:rsidDel="00C14723">
          <w:rPr>
            <w:rFonts w:hint="eastAsia"/>
            <w:color w:val="000000"/>
            <w:sz w:val="24"/>
          </w:rPr>
          <w:delText xml:space="preserve">　</w:delText>
        </w:r>
      </w:del>
      <w:ins w:id="2" w:author="高橋 節也" w:date="2021-05-05T14:17:00Z">
        <w:r w:rsidR="00C14723">
          <w:rPr>
            <w:rFonts w:hint="eastAsia"/>
            <w:color w:val="000000"/>
            <w:sz w:val="24"/>
          </w:rPr>
          <w:t>旭</w:t>
        </w:r>
      </w:ins>
      <w:del w:id="3" w:author="高橋 節也" w:date="2021-05-05T14:17:00Z">
        <w:r w:rsidR="008846FE" w:rsidRPr="007C144E" w:rsidDel="00C14723">
          <w:rPr>
            <w:rFonts w:hint="eastAsia"/>
            <w:color w:val="000000"/>
            <w:sz w:val="24"/>
          </w:rPr>
          <w:delText>○○</w:delText>
        </w:r>
        <w:r w:rsidRPr="007C144E" w:rsidDel="00C14723">
          <w:rPr>
            <w:rFonts w:hint="eastAsia"/>
            <w:color w:val="000000"/>
            <w:sz w:val="24"/>
          </w:rPr>
          <w:delText xml:space="preserve">　</w:delText>
        </w:r>
      </w:del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rFonts w:hint="eastAsia"/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rFonts w:hint="eastAsia"/>
          <w:sz w:val="24"/>
        </w:rPr>
      </w:pPr>
    </w:p>
    <w:p w:rsidR="00DD2F20" w:rsidRPr="00685012" w:rsidRDefault="00DD2F20" w:rsidP="00DD2F20">
      <w:pPr>
        <w:ind w:leftChars="1800" w:left="3855"/>
        <w:rPr>
          <w:rFonts w:hint="eastAsia"/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  <w:r w:rsidRPr="00685012">
        <w:rPr>
          <w:rFonts w:hAnsi="ＭＳ 明朝" w:hint="eastAsia"/>
          <w:sz w:val="24"/>
        </w:rPr>
        <w:t>㊞</w:t>
      </w: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685012" w:rsidRDefault="00DD2F20" w:rsidP="00DD2F20">
      <w:pPr>
        <w:rPr>
          <w:rFonts w:hint="eastAsia"/>
          <w:sz w:val="24"/>
        </w:rPr>
      </w:pP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rFonts w:hint="eastAsia"/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40D6B" w:rsidRPr="007C144E">
        <w:rPr>
          <w:rFonts w:hint="eastAsia"/>
          <w:color w:val="000000"/>
          <w:sz w:val="24"/>
        </w:rPr>
        <w:t>３</w:t>
      </w:r>
      <w:r w:rsidR="00CA1F6D" w:rsidRPr="007C144E">
        <w:rPr>
          <w:rFonts w:hint="eastAsia"/>
          <w:color w:val="000000"/>
          <w:sz w:val="24"/>
        </w:rPr>
        <w:t>か</w:t>
      </w:r>
      <w:r w:rsidR="00340D6B" w:rsidRPr="007C144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rFonts w:hint="eastAsia"/>
          <w:color w:val="000000"/>
          <w:sz w:val="24"/>
        </w:rPr>
      </w:pPr>
    </w:p>
    <w:p w:rsidR="00DD2F20" w:rsidRPr="009B18AF" w:rsidRDefault="00DD2F20" w:rsidP="00DD2F20">
      <w:pPr>
        <w:rPr>
          <w:rFonts w:hAnsi="ＭＳ 明朝" w:hint="eastAsia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7A" w:rsidRDefault="00DD3E7A">
      <w:r>
        <w:separator/>
      </w:r>
    </w:p>
  </w:endnote>
  <w:endnote w:type="continuationSeparator" w:id="0">
    <w:p w:rsidR="00DD3E7A" w:rsidRDefault="00DD3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7A" w:rsidRDefault="00DD3E7A">
      <w:r>
        <w:separator/>
      </w:r>
    </w:p>
  </w:footnote>
  <w:footnote w:type="continuationSeparator" w:id="0">
    <w:p w:rsidR="00DD3E7A" w:rsidRDefault="00DD3E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94195"/>
    <w:rsid w:val="000C6ED7"/>
    <w:rsid w:val="0014556E"/>
    <w:rsid w:val="001A251D"/>
    <w:rsid w:val="00325FE8"/>
    <w:rsid w:val="00340D6B"/>
    <w:rsid w:val="004C21E4"/>
    <w:rsid w:val="007132E1"/>
    <w:rsid w:val="007B3E3C"/>
    <w:rsid w:val="007C144E"/>
    <w:rsid w:val="0088148E"/>
    <w:rsid w:val="008846FE"/>
    <w:rsid w:val="008D721B"/>
    <w:rsid w:val="009F1008"/>
    <w:rsid w:val="00B96061"/>
    <w:rsid w:val="00C14723"/>
    <w:rsid w:val="00C86FC3"/>
    <w:rsid w:val="00CA1F6D"/>
    <w:rsid w:val="00D271AA"/>
    <w:rsid w:val="00D36696"/>
    <w:rsid w:val="00DD2F20"/>
    <w:rsid w:val="00DD3E7A"/>
    <w:rsid w:val="00F90378"/>
    <w:rsid w:val="00FA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321023D-78B4-40EA-9975-20D887AA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2021-05-25T09:32:00Z</dcterms:created>
  <dcterms:modified xsi:type="dcterms:W3CDTF">2021-05-25T09:32:00Z</dcterms:modified>
</cp:coreProperties>
</file>